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3735F3EF"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0" w:name="_Hlk78795207"/>
    </w:p>
    <w:bookmarkEnd w:id="0"/>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w:t>
      </w:r>
      <w:r>
        <w:rPr>
          <w:rStyle w:val="normaltextrun"/>
          <w:rFonts w:ascii="Calibri" w:hAnsi="Calibri" w:cs="Calibri"/>
          <w:color w:val="000000"/>
          <w:shd w:val="clear" w:color="auto" w:fill="FFFFFF"/>
        </w:rPr>
        <w:lastRenderedPageBreak/>
        <w:t xml:space="preserve">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1" w:name="OLE_LINK1"/>
      <w:bookmarkStart w:id="2" w:name="OLE_LINK2"/>
      <w:r w:rsidR="00FD302B" w:rsidRPr="00981026">
        <w:rPr>
          <w:rFonts w:asciiTheme="minorHAnsi" w:hAnsiTheme="minorHAnsi" w:cstheme="minorHAnsi"/>
          <w:b/>
        </w:rPr>
        <w:t>MBE/WBE SUBCONTRACTOR COMMITMENT FORM</w:t>
      </w:r>
      <w:bookmarkEnd w:id="1"/>
      <w:bookmarkEnd w:id="2"/>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71E6C4FB"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DD2827">
              <w:rPr>
                <w:rFonts w:asciiTheme="minorHAnsi" w:hAnsiTheme="minorHAnsi" w:cstheme="minorBidi"/>
                <w:b/>
                <w:bCs/>
                <w:sz w:val="22"/>
                <w:szCs w:val="22"/>
              </w:rPr>
              <w:t>24-78</w:t>
            </w:r>
            <w:r w:rsidR="006444A2">
              <w:rPr>
                <w:rFonts w:asciiTheme="minorHAnsi" w:hAnsiTheme="minorHAnsi" w:cstheme="minorBidi"/>
                <w:b/>
                <w:bCs/>
                <w:sz w:val="22"/>
                <w:szCs w:val="22"/>
              </w:rPr>
              <w:t>607</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1E90DAC0"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ins w:id="3" w:author="Mike Glass" w:date="2024-02-21T14:31:00Z">
              <w:r w:rsidR="00C053BC">
                <w:rPr>
                  <w:rFonts w:asciiTheme="minorHAnsi" w:hAnsiTheme="minorHAnsi" w:cstheme="minorHAnsi"/>
                  <w:b/>
                  <w:sz w:val="22"/>
                </w:rPr>
                <w:t xml:space="preserve"> $</w:t>
              </w:r>
            </w:ins>
            <w:ins w:id="4" w:author="Mike Glass" w:date="2024-02-22T10:45:00Z">
              <w:r w:rsidR="00861247">
                <w:rPr>
                  <w:rFonts w:asciiTheme="minorHAnsi" w:hAnsiTheme="minorHAnsi" w:cstheme="minorHAnsi"/>
                  <w:b/>
                  <w:sz w:val="22"/>
                </w:rPr>
                <w:t>6</w:t>
              </w:r>
              <w:r w:rsidR="00861247">
                <w:rPr>
                  <w:rFonts w:asciiTheme="minorHAnsi" w:hAnsiTheme="minorHAnsi" w:cstheme="minorHAnsi"/>
                  <w:sz w:val="22"/>
                </w:rPr>
                <w:t>0,313.58</w:t>
              </w:r>
            </w:ins>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2AD21D48" w14:textId="1DE10CC9" w:rsidR="00AD6963" w:rsidRPr="00981026" w:rsidRDefault="00A523B5" w:rsidP="00FB30ED">
            <w:pPr>
              <w:rPr>
                <w:rFonts w:asciiTheme="minorHAnsi" w:hAnsiTheme="minorHAnsi" w:cstheme="minorHAnsi"/>
                <w:b/>
                <w:sz w:val="22"/>
              </w:rPr>
            </w:pPr>
            <w:ins w:id="5" w:author="Mike Glass" w:date="2024-02-22T09:36:00Z">
              <w:r>
                <w:rPr>
                  <w:rFonts w:asciiTheme="minorHAnsi" w:hAnsiTheme="minorHAnsi" w:cstheme="minorHAnsi"/>
                  <w:b/>
                  <w:noProof/>
                  <w:sz w:val="22"/>
                </w:rPr>
                <mc:AlternateContent>
                  <mc:Choice Requires="wps">
                    <w:drawing>
                      <wp:anchor distT="0" distB="0" distL="114300" distR="114300" simplePos="0" relativeHeight="251659264" behindDoc="0" locked="0" layoutInCell="1" allowOverlap="1" wp14:anchorId="5DB439CF" wp14:editId="3CBB780E">
                        <wp:simplePos x="0" y="0"/>
                        <wp:positionH relativeFrom="column">
                          <wp:posOffset>761962</wp:posOffset>
                        </wp:positionH>
                        <wp:positionV relativeFrom="paragraph">
                          <wp:posOffset>269037</wp:posOffset>
                        </wp:positionV>
                        <wp:extent cx="5832181" cy="5071462"/>
                        <wp:effectExtent l="0" t="0" r="35560" b="34290"/>
                        <wp:wrapNone/>
                        <wp:docPr id="1484490102" name="Straight Connector 1"/>
                        <wp:cNvGraphicFramePr/>
                        <a:graphic xmlns:a="http://schemas.openxmlformats.org/drawingml/2006/main">
                          <a:graphicData uri="http://schemas.microsoft.com/office/word/2010/wordprocessingShape">
                            <wps:wsp>
                              <wps:cNvCnPr/>
                              <wps:spPr>
                                <a:xfrm>
                                  <a:off x="0" y="0"/>
                                  <a:ext cx="5832181" cy="507146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FC83985"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0pt,21.2pt" to="519.25pt,4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" strokecolor="black [3040]"/>
                    </w:pict>
                  </mc:Fallback>
                </mc:AlternateContent>
              </w:r>
            </w:ins>
            <w:r w:rsidR="00AD6963" w:rsidRPr="00981026">
              <w:rPr>
                <w:rFonts w:asciiTheme="minorHAnsi" w:hAnsiTheme="minorHAnsi" w:cstheme="minorHAnsi"/>
                <w:b/>
                <w:sz w:val="22"/>
              </w:rPr>
              <w:t xml:space="preserve">Company Name:  </w:t>
            </w:r>
            <w:ins w:id="6" w:author="Mike Glass" w:date="2024-02-21T14:31:00Z">
              <w:r w:rsidR="00C053BC">
                <w:rPr>
                  <w:rFonts w:asciiTheme="minorHAnsi" w:hAnsiTheme="minorHAnsi" w:cstheme="minorHAnsi"/>
                  <w:b/>
                  <w:sz w:val="22"/>
                </w:rPr>
                <w:t xml:space="preserve">                            NA</w:t>
              </w:r>
            </w:ins>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18"/>
        <w:gridCol w:w="443"/>
        <w:gridCol w:w="5231"/>
      </w:tblGrid>
      <w:tr w:rsidR="00B511D8" w:rsidRPr="00981026" w14:paraId="42555802" w14:textId="77777777">
        <w:tc>
          <w:tcPr>
            <w:tcW w:w="5130" w:type="dxa"/>
            <w:tcBorders>
              <w:bottom w:val="single" w:sz="4" w:space="0" w:color="auto"/>
            </w:tcBorders>
          </w:tcPr>
          <w:p w14:paraId="526798DC" w14:textId="0CE44274" w:rsidR="00AD6963" w:rsidRPr="00981026" w:rsidRDefault="00CC39FD" w:rsidP="00AD6963">
            <w:pPr>
              <w:rPr>
                <w:rFonts w:asciiTheme="minorHAnsi" w:hAnsiTheme="minorHAnsi" w:cstheme="minorHAnsi"/>
                <w:sz w:val="22"/>
              </w:rPr>
            </w:pPr>
            <w:ins w:id="7" w:author="Mike Glass" w:date="2024-02-21T15:33:00Z">
              <w:r>
                <w:rPr>
                  <w:rFonts w:asciiTheme="minorHAnsi" w:hAnsiTheme="minorHAnsi" w:cstheme="minorHAnsi"/>
                  <w:sz w:val="22"/>
                </w:rPr>
                <w:t>Vance Outdoors, INC</w:t>
              </w:r>
            </w:ins>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FC92C25" w:rsidR="00AD6963" w:rsidRPr="00981026" w:rsidRDefault="00CC39FD" w:rsidP="00AD6963">
            <w:pPr>
              <w:rPr>
                <w:rFonts w:asciiTheme="minorHAnsi" w:hAnsiTheme="minorHAnsi" w:cstheme="minorHAnsi"/>
                <w:sz w:val="22"/>
              </w:rPr>
            </w:pPr>
            <w:ins w:id="8" w:author="Mike Glass" w:date="2024-02-21T15:34:00Z">
              <w:r>
                <w:rPr>
                  <w:rFonts w:asciiTheme="minorHAnsi" w:hAnsiTheme="minorHAnsi" w:cstheme="minorHAnsi"/>
                  <w:sz w:val="22"/>
                </w:rPr>
                <w:t>614-471-7000</w:t>
              </w:r>
            </w:ins>
          </w:p>
        </w:tc>
      </w:tr>
      <w:tr w:rsidR="00B511D8"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58CE227B" w:rsidR="00FD302B" w:rsidRPr="00981026" w:rsidRDefault="00CC39FD" w:rsidP="00AD6963">
            <w:pPr>
              <w:rPr>
                <w:rFonts w:asciiTheme="minorHAnsi" w:hAnsiTheme="minorHAnsi" w:cstheme="minorHAnsi"/>
                <w:sz w:val="22"/>
              </w:rPr>
            </w:pPr>
            <w:ins w:id="9" w:author="Mike Glass" w:date="2024-02-21T15:34:00Z">
              <w:r>
                <w:rPr>
                  <w:rFonts w:asciiTheme="minorHAnsi" w:hAnsiTheme="minorHAnsi" w:cstheme="minorHAnsi"/>
                  <w:sz w:val="22"/>
                </w:rPr>
                <w:t>3723 Cleveland Ave</w:t>
              </w:r>
            </w:ins>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4BFC094F" w:rsidR="00AD6963" w:rsidRPr="00981026" w:rsidRDefault="00CC39FD" w:rsidP="00AD6963">
            <w:pPr>
              <w:rPr>
                <w:rFonts w:asciiTheme="minorHAnsi" w:hAnsiTheme="minorHAnsi" w:cstheme="minorHAnsi"/>
                <w:sz w:val="22"/>
              </w:rPr>
            </w:pPr>
            <w:ins w:id="10" w:author="Mike Glass" w:date="2024-02-21T15:35:00Z">
              <w:r>
                <w:rPr>
                  <w:rFonts w:asciiTheme="minorHAnsi" w:hAnsiTheme="minorHAnsi" w:cstheme="minorHAnsi"/>
                  <w:sz w:val="22"/>
                </w:rPr>
                <w:t>NA</w:t>
              </w:r>
            </w:ins>
          </w:p>
        </w:tc>
      </w:tr>
      <w:tr w:rsidR="00B511D8"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B511D8" w:rsidRPr="00981026" w14:paraId="42D06BED" w14:textId="77777777">
        <w:tc>
          <w:tcPr>
            <w:tcW w:w="5130" w:type="dxa"/>
            <w:tcBorders>
              <w:bottom w:val="single" w:sz="4" w:space="0" w:color="auto"/>
            </w:tcBorders>
          </w:tcPr>
          <w:p w14:paraId="7CC89512" w14:textId="4B92834B" w:rsidR="00AD6963" w:rsidRPr="00981026" w:rsidRDefault="00CC39FD" w:rsidP="00AD6963">
            <w:pPr>
              <w:rPr>
                <w:rFonts w:asciiTheme="minorHAnsi" w:hAnsiTheme="minorHAnsi" w:cstheme="minorHAnsi"/>
                <w:sz w:val="22"/>
              </w:rPr>
            </w:pPr>
            <w:ins w:id="11" w:author="Mike Glass" w:date="2024-02-21T15:34:00Z">
              <w:r>
                <w:rPr>
                  <w:rFonts w:asciiTheme="minorHAnsi" w:hAnsiTheme="minorHAnsi" w:cstheme="minorHAnsi"/>
                  <w:sz w:val="22"/>
                </w:rPr>
                <w:t>Columbus, Oh 43224</w:t>
              </w:r>
            </w:ins>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5AB416BB" w:rsidR="00AD6963" w:rsidRPr="00981026" w:rsidRDefault="00CC39FD" w:rsidP="00AD6963">
            <w:pPr>
              <w:rPr>
                <w:rFonts w:asciiTheme="minorHAnsi" w:hAnsiTheme="minorHAnsi" w:cstheme="minorHAnsi"/>
                <w:sz w:val="22"/>
              </w:rPr>
            </w:pPr>
            <w:ins w:id="12" w:author="Mike Glass" w:date="2024-02-21T15:36:00Z">
              <w:r>
                <w:rPr>
                  <w:rFonts w:asciiTheme="minorHAnsi" w:hAnsiTheme="minorHAnsi" w:cstheme="minorHAnsi"/>
                  <w:sz w:val="22"/>
                </w:rPr>
                <w:t>mglass@vancesle.com</w:t>
              </w:r>
            </w:ins>
          </w:p>
        </w:tc>
      </w:tr>
      <w:tr w:rsidR="00B511D8"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4B8BE5F4" w:rsidR="00FD302B" w:rsidRPr="00981026" w:rsidRDefault="00CC39FD" w:rsidP="00AD6963">
            <w:pPr>
              <w:rPr>
                <w:rFonts w:asciiTheme="minorHAnsi" w:hAnsiTheme="minorHAnsi" w:cstheme="minorHAnsi"/>
                <w:sz w:val="22"/>
              </w:rPr>
            </w:pPr>
            <w:ins w:id="13" w:author="Mike Glass" w:date="2024-02-21T15:34:00Z">
              <w:r>
                <w:rPr>
                  <w:rFonts w:asciiTheme="minorHAnsi" w:hAnsiTheme="minorHAnsi" w:cstheme="minorHAnsi"/>
                  <w:sz w:val="22"/>
                </w:rPr>
                <w:t>Michael Glass</w:t>
              </w:r>
            </w:ins>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2DB94A7D"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01FAD640" w:rsidR="00FD302B" w:rsidRPr="00981026" w:rsidRDefault="00B511D8" w:rsidP="00AD6963">
            <w:pPr>
              <w:rPr>
                <w:rFonts w:asciiTheme="minorHAnsi" w:hAnsiTheme="minorHAnsi" w:cstheme="minorHAnsi"/>
                <w:sz w:val="22"/>
              </w:rPr>
            </w:pPr>
            <w:ins w:id="14" w:author="Mike Glass" w:date="2024-02-22T09:23:00Z">
              <w:r>
                <w:rPr>
                  <w:rFonts w:asciiTheme="minorHAnsi" w:hAnsiTheme="minorHAnsi" w:cstheme="minorHAnsi"/>
                  <w:noProof/>
                  <w:sz w:val="22"/>
                </w:rPr>
                <w:t xml:space="preserve"> </w:t>
              </w:r>
            </w:ins>
            <w:ins w:id="15" w:author="Mike Glass" w:date="2024-02-22T09:25:00Z">
              <w:r>
                <w:rPr>
                  <w:rFonts w:asciiTheme="minorHAnsi" w:hAnsiTheme="minorHAnsi" w:cstheme="minorHAnsi"/>
                  <w:noProof/>
                  <w:sz w:val="22"/>
                </w:rPr>
                <w:t xml:space="preserve"> </w:t>
              </w:r>
            </w:ins>
            <w:ins w:id="16" w:author="Mike Glass" w:date="2024-02-22T09:48:00Z">
              <w:r w:rsidR="00210297">
                <w:rPr>
                  <w:rFonts w:asciiTheme="minorHAnsi" w:hAnsiTheme="minorHAnsi" w:cstheme="minorHAnsi"/>
                  <w:noProof/>
                  <w:sz w:val="22"/>
                </w:rPr>
                <w:drawing>
                  <wp:inline distT="0" distB="0" distL="0" distR="0" wp14:anchorId="0EFA0701" wp14:editId="28EB7C39">
                    <wp:extent cx="1258645" cy="197153"/>
                    <wp:effectExtent l="0" t="0" r="0" b="0"/>
                    <wp:docPr id="143188902" name="Picture 1" descr="A 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88902" name="Picture 1" descr="A close-up of a signature&#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84906" cy="216930"/>
                            </a:xfrm>
                            <a:prstGeom prst="rect">
                              <a:avLst/>
                            </a:prstGeom>
                          </pic:spPr>
                        </pic:pic>
                      </a:graphicData>
                    </a:graphic>
                  </wp:inline>
                </w:drawing>
              </w:r>
            </w:ins>
          </w:p>
        </w:tc>
      </w:tr>
      <w:tr w:rsidR="00B511D8"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430A4ECB" w:rsidR="00FD302B" w:rsidRPr="00981026" w:rsidRDefault="00CC39FD" w:rsidP="00AD6963">
            <w:pPr>
              <w:rPr>
                <w:rFonts w:asciiTheme="minorHAnsi" w:hAnsiTheme="minorHAnsi" w:cstheme="minorHAnsi"/>
                <w:sz w:val="22"/>
              </w:rPr>
            </w:pPr>
            <w:ins w:id="17" w:author="Mike Glass" w:date="2024-02-21T15:35:00Z">
              <w:r>
                <w:rPr>
                  <w:rFonts w:asciiTheme="minorHAnsi" w:hAnsiTheme="minorHAnsi" w:cstheme="minorHAnsi"/>
                  <w:sz w:val="22"/>
                </w:rPr>
                <w:t>02/21/2024</w:t>
              </w:r>
            </w:ins>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0ED4FAFD" w:rsidR="00FD302B" w:rsidRPr="00981026" w:rsidRDefault="00CC39FD" w:rsidP="00AD6963">
            <w:pPr>
              <w:rPr>
                <w:rFonts w:asciiTheme="minorHAnsi" w:hAnsiTheme="minorHAnsi" w:cstheme="minorHAnsi"/>
                <w:sz w:val="22"/>
              </w:rPr>
            </w:pPr>
            <w:ins w:id="18" w:author="Mike Glass" w:date="2024-02-21T15:36:00Z">
              <w:r>
                <w:rPr>
                  <w:rFonts w:asciiTheme="minorHAnsi" w:hAnsiTheme="minorHAnsi" w:cstheme="minorHAnsi"/>
                  <w:sz w:val="22"/>
                </w:rPr>
                <w:t>Michael Glass Executive Director</w:t>
              </w:r>
            </w:ins>
          </w:p>
        </w:tc>
      </w:tr>
      <w:tr w:rsidR="00B511D8"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2804EB9B"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Page ___</w:t>
      </w:r>
      <w:ins w:id="19" w:author="Mike Glass" w:date="2024-02-22T09:48:00Z">
        <w:r w:rsidR="00210297">
          <w:rPr>
            <w:rFonts w:asciiTheme="minorHAnsi" w:hAnsiTheme="minorHAnsi" w:cstheme="minorHAnsi"/>
            <w:sz w:val="22"/>
          </w:rPr>
          <w:t>1</w:t>
        </w:r>
      </w:ins>
      <w:r w:rsidRPr="00981026">
        <w:rPr>
          <w:rFonts w:asciiTheme="minorHAnsi" w:hAnsiTheme="minorHAnsi" w:cstheme="minorHAnsi"/>
          <w:sz w:val="22"/>
        </w:rPr>
        <w:t xml:space="preserve">_____ </w:t>
      </w:r>
      <w:r w:rsidR="007C6B08" w:rsidRPr="00981026">
        <w:rPr>
          <w:rFonts w:asciiTheme="minorHAnsi" w:hAnsiTheme="minorHAnsi" w:cstheme="minorHAnsi"/>
          <w:sz w:val="22"/>
        </w:rPr>
        <w:t>of _____</w:t>
      </w:r>
      <w:ins w:id="20" w:author="Mike Glass" w:date="2024-02-22T09:48:00Z">
        <w:r w:rsidR="00210297">
          <w:rPr>
            <w:rFonts w:asciiTheme="minorHAnsi" w:hAnsiTheme="minorHAnsi" w:cstheme="minorHAnsi"/>
            <w:sz w:val="22"/>
          </w:rPr>
          <w:t>1</w:t>
        </w:r>
      </w:ins>
      <w:r w:rsidR="007C6B08" w:rsidRPr="00981026">
        <w:rPr>
          <w:rFonts w:asciiTheme="minorHAnsi" w:hAnsiTheme="minorHAnsi" w:cstheme="minorHAnsi"/>
          <w:sz w:val="22"/>
        </w:rPr>
        <w:t>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DA4FF0">
      <w:footerReference w:type="default" r:id="rId16"/>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9F43A" w14:textId="77777777" w:rsidR="00DA4FF0" w:rsidRDefault="00DA4FF0">
      <w:pPr>
        <w:spacing w:line="20" w:lineRule="exact"/>
      </w:pPr>
    </w:p>
  </w:endnote>
  <w:endnote w:type="continuationSeparator" w:id="0">
    <w:p w14:paraId="06E71509" w14:textId="77777777" w:rsidR="00DA4FF0" w:rsidRDefault="00DA4FF0">
      <w:r>
        <w:t xml:space="preserve"> </w:t>
      </w:r>
    </w:p>
  </w:endnote>
  <w:endnote w:type="continuationNotice" w:id="1">
    <w:p w14:paraId="376399E5" w14:textId="77777777" w:rsidR="00DA4FF0" w:rsidRDefault="00DA4FF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E54F6" w14:textId="77777777" w:rsidR="00DA4FF0" w:rsidRDefault="00DA4FF0">
      <w:r>
        <w:separator/>
      </w:r>
    </w:p>
  </w:footnote>
  <w:footnote w:type="continuationSeparator" w:id="0">
    <w:p w14:paraId="7B4AEC7E" w14:textId="77777777" w:rsidR="00DA4FF0" w:rsidRDefault="00DA4F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ke Glass">
    <w15:presenceInfo w15:providerId="AD" w15:userId="S-1-5-21-2952473365-2836697699-2922058701-122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0297"/>
    <w:rsid w:val="00214CAD"/>
    <w:rsid w:val="00226829"/>
    <w:rsid w:val="00240495"/>
    <w:rsid w:val="00242A92"/>
    <w:rsid w:val="0025673D"/>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444A2"/>
    <w:rsid w:val="0065149E"/>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1247"/>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125"/>
    <w:rsid w:val="00A13B1A"/>
    <w:rsid w:val="00A31698"/>
    <w:rsid w:val="00A33250"/>
    <w:rsid w:val="00A36A18"/>
    <w:rsid w:val="00A422E8"/>
    <w:rsid w:val="00A5047C"/>
    <w:rsid w:val="00A523B5"/>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11D8"/>
    <w:rsid w:val="00B555D3"/>
    <w:rsid w:val="00B67DF7"/>
    <w:rsid w:val="00B766EC"/>
    <w:rsid w:val="00B825E6"/>
    <w:rsid w:val="00B90F6B"/>
    <w:rsid w:val="00BA7278"/>
    <w:rsid w:val="00BB7EC5"/>
    <w:rsid w:val="00BC5F26"/>
    <w:rsid w:val="00BC6CA3"/>
    <w:rsid w:val="00BC738B"/>
    <w:rsid w:val="00BD55EE"/>
    <w:rsid w:val="00BE48B0"/>
    <w:rsid w:val="00BF2377"/>
    <w:rsid w:val="00C053BC"/>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39FD"/>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A4FF0"/>
    <w:rsid w:val="00DB25F4"/>
    <w:rsid w:val="00DB686A"/>
    <w:rsid w:val="00DB6D55"/>
    <w:rsid w:val="00DC1D7C"/>
    <w:rsid w:val="00DC47D8"/>
    <w:rsid w:val="00DD2827"/>
    <w:rsid w:val="00DD4A4F"/>
    <w:rsid w:val="00DE4BB7"/>
    <w:rsid w:val="00E03B78"/>
    <w:rsid w:val="00E13D74"/>
    <w:rsid w:val="00E223AA"/>
    <w:rsid w:val="00E27172"/>
    <w:rsid w:val="00E36BA1"/>
    <w:rsid w:val="00E36E1C"/>
    <w:rsid w:val="00E37000"/>
    <w:rsid w:val="00E37C76"/>
    <w:rsid w:val="00E41582"/>
    <w:rsid w:val="00E4505E"/>
    <w:rsid w:val="00E57E8B"/>
    <w:rsid w:val="00E70CD9"/>
    <w:rsid w:val="00E739EA"/>
    <w:rsid w:val="00E85370"/>
    <w:rsid w:val="00E879F5"/>
    <w:rsid w:val="00E92B77"/>
    <w:rsid w:val="00E95F6E"/>
    <w:rsid w:val="00EB01A0"/>
    <w:rsid w:val="00EC315F"/>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 w:type="character" w:styleId="Strong">
    <w:name w:val="Strong"/>
    <w:basedOn w:val="DefaultParagraphFont"/>
    <w:uiPriority w:val="22"/>
    <w:qFormat/>
    <w:rsid w:val="00C053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350185116">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 w:id="200077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4</Pages>
  <Words>697</Words>
  <Characters>4447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Deaton, Teresa</cp:lastModifiedBy>
  <cp:revision>2</cp:revision>
  <cp:lastPrinted>2014-07-02T17:29:00Z</cp:lastPrinted>
  <dcterms:created xsi:type="dcterms:W3CDTF">2024-02-28T18:01:00Z</dcterms:created>
  <dcterms:modified xsi:type="dcterms:W3CDTF">2024-02-28T18:01:00Z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